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5"/>
        <w:gridCol w:w="2516"/>
        <w:gridCol w:w="4330"/>
      </w:tblGrid>
      <w:tr w:rsidR="00EB32E6" w:rsidRPr="00EB32E6" w:rsidTr="00EB32E6">
        <w:trPr>
          <w:trHeight w:val="9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Označení směrnice</w:t>
            </w:r>
            <w:r w:rsidRPr="00EB32E6">
              <w:rPr>
                <w:rFonts w:eastAsia="Times New Roman" w:cs="Times New Roman"/>
                <w:color w:val="0000FF"/>
                <w:szCs w:val="24"/>
                <w:lang w:eastAsia="cs-CZ"/>
              </w:rPr>
              <w:t>: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b/>
                <w:bCs/>
                <w:color w:val="0000FF"/>
                <w:szCs w:val="24"/>
                <w:lang w:eastAsia="cs-CZ"/>
              </w:rPr>
              <w:t>Vnitřní předpis </w:t>
            </w:r>
            <w:r w:rsidRPr="00EB32E6">
              <w:rPr>
                <w:rFonts w:eastAsia="Times New Roman" w:cs="Times New Roman"/>
                <w:color w:val="0000FF"/>
                <w:szCs w:val="24"/>
                <w:lang w:eastAsia="cs-CZ"/>
              </w:rPr>
              <w:t> 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b/>
                <w:bCs/>
                <w:color w:val="0000FF"/>
                <w:szCs w:val="24"/>
                <w:lang w:eastAsia="cs-CZ"/>
              </w:rPr>
              <w:t>Směrnice pro zpracování a hodnocení absolventské práce na vyšší odborné škole</w:t>
            </w:r>
            <w:r w:rsidRPr="00EB32E6">
              <w:rPr>
                <w:rFonts w:eastAsia="Times New Roman" w:cs="Times New Roman"/>
                <w:color w:val="0070C0"/>
                <w:szCs w:val="24"/>
                <w:lang w:eastAsia="cs-CZ"/>
              </w:rPr>
              <w:t> </w:t>
            </w:r>
          </w:p>
        </w:tc>
      </w:tr>
      <w:tr w:rsidR="00EB32E6" w:rsidRPr="00EB32E6" w:rsidTr="00EB32E6">
        <w:trPr>
          <w:trHeight w:val="34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Číslo jednací: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3276F9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č.j. 0</w:t>
            </w:r>
            <w:r w:rsidR="003276F9">
              <w:rPr>
                <w:rFonts w:eastAsia="Times New Roman" w:cs="Times New Roman"/>
                <w:szCs w:val="24"/>
                <w:lang w:eastAsia="cs-CZ"/>
              </w:rPr>
              <w:t>99</w:t>
            </w:r>
            <w:r w:rsidRPr="00EB32E6">
              <w:rPr>
                <w:rFonts w:eastAsia="Times New Roman" w:cs="Times New Roman"/>
                <w:szCs w:val="24"/>
                <w:lang w:eastAsia="cs-CZ"/>
              </w:rPr>
              <w:t>/ORG/202</w:t>
            </w:r>
            <w:r w:rsidR="003276F9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Pr="00EB32E6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</w:tr>
      <w:tr w:rsidR="00EB32E6" w:rsidRPr="00EB32E6" w:rsidTr="00EB32E6">
        <w:trPr>
          <w:trHeight w:val="57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Vydal: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Obchodní akademie, Vyšší odborná škola a Jazyková škola s právem státní jazykové zkoušky Uherské Hradiště </w:t>
            </w:r>
          </w:p>
        </w:tc>
      </w:tr>
      <w:tr w:rsidR="00EB32E6" w:rsidRPr="00EB32E6" w:rsidTr="00EB32E6">
        <w:trPr>
          <w:trHeight w:val="34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Schválil: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3276F9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Mgr. Marek Machalík</w:t>
            </w:r>
            <w:r w:rsidR="00EB32E6" w:rsidRPr="00EB32E6">
              <w:rPr>
                <w:rFonts w:eastAsia="Times New Roman" w:cs="Times New Roman"/>
                <w:szCs w:val="24"/>
                <w:lang w:eastAsia="cs-CZ"/>
              </w:rPr>
              <w:t>, ředitel školy </w:t>
            </w:r>
          </w:p>
        </w:tc>
      </w:tr>
      <w:tr w:rsidR="00EB32E6" w:rsidRPr="00EB32E6" w:rsidTr="00EB32E6">
        <w:trPr>
          <w:trHeight w:val="34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Účinnost: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1. 9. 2023 </w:t>
            </w:r>
          </w:p>
        </w:tc>
      </w:tr>
      <w:tr w:rsidR="00EB32E6" w:rsidRPr="00EB32E6" w:rsidTr="00EB32E6">
        <w:trPr>
          <w:trHeight w:val="9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Závaznost: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Směrnice je závazná pro všechny zaměstnance Obchodní akademie, Vyšší odborná škola a Jazyková škola s právem státní jazykové zkoušky Uherské Hradiště, příspěvkové organizace </w:t>
            </w:r>
          </w:p>
        </w:tc>
      </w:tr>
      <w:tr w:rsidR="00EB32E6" w:rsidRPr="00EB32E6" w:rsidTr="00EB32E6">
        <w:trPr>
          <w:trHeight w:val="34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Schvalovací orgán: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ředitel školy </w:t>
            </w:r>
          </w:p>
        </w:tc>
      </w:tr>
      <w:tr w:rsidR="00EB32E6" w:rsidRPr="00EB32E6" w:rsidTr="00EB32E6">
        <w:trPr>
          <w:trHeight w:val="34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Nahrazuje: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3276F9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</w:tr>
      <w:tr w:rsidR="00EB32E6" w:rsidRPr="00EB32E6" w:rsidTr="00EB32E6">
        <w:trPr>
          <w:trHeight w:val="34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Skartační znak: 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32E6" w:rsidRPr="00EB32E6" w:rsidRDefault="00EB32E6" w:rsidP="00EB32E6">
            <w:pPr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cs-CZ"/>
              </w:rPr>
            </w:pPr>
            <w:r w:rsidRPr="00EB32E6">
              <w:rPr>
                <w:rFonts w:eastAsia="Times New Roman" w:cs="Times New Roman"/>
                <w:szCs w:val="24"/>
                <w:lang w:eastAsia="cs-CZ"/>
              </w:rPr>
              <w:t>S10 </w:t>
            </w:r>
          </w:p>
        </w:tc>
      </w:tr>
    </w:tbl>
    <w:p w:rsidR="00EB32E6" w:rsidRPr="00EB32E6" w:rsidRDefault="00EB32E6" w:rsidP="00EB32E6">
      <w:pPr>
        <w:pStyle w:val="Default"/>
        <w:rPr>
          <w:rFonts w:ascii="Times New Roman" w:hAnsi="Times New Roman" w:cs="Times New Roman"/>
        </w:rPr>
      </w:pPr>
    </w:p>
    <w:p w:rsidR="00EB32E6" w:rsidRPr="00EB32E6" w:rsidRDefault="00EB32E6" w:rsidP="00EB32E6">
      <w:pPr>
        <w:pStyle w:val="Default"/>
        <w:rPr>
          <w:rFonts w:ascii="Times New Roman" w:hAnsi="Times New Roman" w:cs="Times New Roman"/>
        </w:rPr>
      </w:pPr>
    </w:p>
    <w:p w:rsidR="00EB32E6" w:rsidRPr="00EB32E6" w:rsidRDefault="00EB32E6" w:rsidP="00EB32E6">
      <w:pPr>
        <w:pStyle w:val="Default"/>
        <w:rPr>
          <w:rFonts w:ascii="Times New Roman" w:hAnsi="Times New Roman" w:cs="Times New Roman"/>
        </w:rPr>
      </w:pPr>
    </w:p>
    <w:p w:rsidR="00EB32E6" w:rsidRDefault="00EB32E6" w:rsidP="00EB32E6">
      <w:pPr>
        <w:pStyle w:val="Default"/>
        <w:jc w:val="center"/>
        <w:rPr>
          <w:rFonts w:ascii="Times New Roman" w:hAnsi="Times New Roman" w:cs="Times New Roman"/>
          <w:b/>
          <w:sz w:val="32"/>
        </w:rPr>
      </w:pPr>
      <w:r w:rsidRPr="00EB32E6">
        <w:rPr>
          <w:rFonts w:ascii="Times New Roman" w:hAnsi="Times New Roman" w:cs="Times New Roman"/>
          <w:b/>
          <w:sz w:val="32"/>
        </w:rPr>
        <w:t xml:space="preserve">Směrnice pro zpracování a hodnocení absolventské práce </w:t>
      </w:r>
    </w:p>
    <w:p w:rsidR="00EB32E6" w:rsidRPr="00EB32E6" w:rsidRDefault="00EB32E6" w:rsidP="00EB32E6">
      <w:pPr>
        <w:pStyle w:val="Default"/>
        <w:jc w:val="center"/>
        <w:rPr>
          <w:rFonts w:ascii="Times New Roman" w:hAnsi="Times New Roman" w:cs="Times New Roman"/>
          <w:b/>
          <w:sz w:val="32"/>
        </w:rPr>
      </w:pPr>
      <w:r w:rsidRPr="00EB32E6">
        <w:rPr>
          <w:rFonts w:ascii="Times New Roman" w:hAnsi="Times New Roman" w:cs="Times New Roman"/>
          <w:b/>
          <w:sz w:val="32"/>
        </w:rPr>
        <w:t>na vyšší odborné škole</w:t>
      </w:r>
    </w:p>
    <w:p w:rsidR="00EB32E6" w:rsidRDefault="00EB32E6" w:rsidP="00EB32E6">
      <w:pPr>
        <w:pStyle w:val="Default"/>
        <w:rPr>
          <w:rFonts w:ascii="Times New Roman" w:hAnsi="Times New Roman" w:cs="Times New Roman"/>
        </w:rPr>
      </w:pPr>
    </w:p>
    <w:p w:rsidR="00EB32E6" w:rsidRDefault="00EB32E6" w:rsidP="000841CE">
      <w:pPr>
        <w:pStyle w:val="Default"/>
        <w:jc w:val="both"/>
        <w:rPr>
          <w:rStyle w:val="normaltextrun"/>
          <w:rFonts w:ascii="Times New Roman" w:hAnsi="Times New Roman" w:cs="Times New Roman"/>
          <w:shd w:val="clear" w:color="auto" w:fill="FFFFFF"/>
        </w:rPr>
      </w:pPr>
      <w:r w:rsidRPr="00EB32E6">
        <w:rPr>
          <w:rStyle w:val="normaltextrun"/>
          <w:rFonts w:ascii="Times New Roman" w:hAnsi="Times New Roman" w:cs="Times New Roman"/>
          <w:shd w:val="clear" w:color="auto" w:fill="FFFFFF"/>
        </w:rPr>
        <w:t>Tato směrnice je vydána v souladu s</w:t>
      </w:r>
      <w:r w:rsidR="000841CE">
        <w:rPr>
          <w:rStyle w:val="normaltextrun"/>
          <w:rFonts w:ascii="Times New Roman" w:hAnsi="Times New Roman" w:cs="Times New Roman"/>
          <w:shd w:val="clear" w:color="auto" w:fill="FFFFFF"/>
        </w:rPr>
        <w:t xml:space="preserve">e zákonem č. 561/2004 </w:t>
      </w:r>
      <w:proofErr w:type="spellStart"/>
      <w:r w:rsidR="000841CE">
        <w:rPr>
          <w:rStyle w:val="normaltextrun"/>
          <w:rFonts w:ascii="Times New Roman" w:hAnsi="Times New Roman" w:cs="Times New Roman"/>
          <w:shd w:val="clear" w:color="auto" w:fill="FFFFFF"/>
        </w:rPr>
        <w:t>Sb</w:t>
      </w:r>
      <w:proofErr w:type="spellEnd"/>
      <w:r w:rsidR="000841CE">
        <w:rPr>
          <w:rStyle w:val="normaltextrun"/>
          <w:rFonts w:ascii="Times New Roman" w:hAnsi="Times New Roman" w:cs="Times New Roman"/>
          <w:shd w:val="clear" w:color="auto" w:fill="FFFFFF"/>
        </w:rPr>
        <w:t xml:space="preserve">, </w:t>
      </w:r>
      <w:r w:rsidR="000841CE" w:rsidRPr="000841CE">
        <w:rPr>
          <w:rStyle w:val="normaltextrun"/>
          <w:rFonts w:ascii="Times New Roman" w:hAnsi="Times New Roman" w:cs="Times New Roman"/>
          <w:shd w:val="clear" w:color="auto" w:fill="FFFFFF"/>
        </w:rPr>
        <w:t>o předškolním, základním, středním, vyšším odborném a jiném vzdělávání (školský zákon)</w:t>
      </w:r>
      <w:r w:rsidRPr="00EB32E6">
        <w:rPr>
          <w:rStyle w:val="normaltextrun"/>
          <w:rFonts w:ascii="Times New Roman" w:hAnsi="Times New Roman" w:cs="Times New Roman"/>
          <w:shd w:val="clear" w:color="auto" w:fill="FFFFFF"/>
        </w:rPr>
        <w:t xml:space="preserve">. </w:t>
      </w:r>
    </w:p>
    <w:p w:rsidR="000841CE" w:rsidRDefault="000841CE" w:rsidP="000841CE">
      <w:pPr>
        <w:pStyle w:val="Default"/>
        <w:jc w:val="both"/>
        <w:rPr>
          <w:rFonts w:ascii="Times New Roman" w:hAnsi="Times New Roman" w:cs="Times New Roman"/>
        </w:rPr>
      </w:pPr>
    </w:p>
    <w:p w:rsidR="000841CE" w:rsidRPr="00EB32E6" w:rsidRDefault="000841CE" w:rsidP="000841CE">
      <w:pPr>
        <w:pStyle w:val="Default"/>
        <w:jc w:val="both"/>
        <w:rPr>
          <w:rFonts w:ascii="Times New Roman" w:hAnsi="Times New Roman" w:cs="Times New Roman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  <w:b/>
          <w:bCs/>
        </w:rPr>
        <w:t xml:space="preserve">1. Všeobecná ustanovení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1.1. Cílem absolventské práce (dále jen AP) je prokázat teoretické a praktické vědomosti a dovednosti, které student získal v průběhu studia a jeho schopnosti aplikovat tyto vědomosti a dovednosti při řešení tématu AP.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1.2. Minimální rozsah AP je stanoven na 30 stran textu, tabulek a grafů. Úvodní listy, přílohy a seznam literatury nejsou do rozsahu započítávány. Požadovaný rozsah může být upraven vedoucím práce v rámci zadání AP. </w:t>
      </w:r>
    </w:p>
    <w:p w:rsid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1.3. Z hlediska autorského práva je AP posuzována (pokud byla úspěšně obhájena před komisí) jako uveřejněné dílo spoluautorů absolventa, vedoucího a konzultanta. Je majetkem školy a bez jejího souhlasu nesmí být její obsah využíván ani publikován. </w:t>
      </w:r>
    </w:p>
    <w:p w:rsidR="000841CE" w:rsidRPr="00EB32E6" w:rsidRDefault="000841CE" w:rsidP="000841CE">
      <w:pPr>
        <w:pStyle w:val="Default"/>
        <w:jc w:val="both"/>
        <w:rPr>
          <w:rFonts w:ascii="Times New Roman" w:hAnsi="Times New Roman" w:cs="Times New Roman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  <w:b/>
          <w:bCs/>
        </w:rPr>
        <w:t xml:space="preserve">2. Zadání AP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2.1. Za výběr a definici tématu AP je zodpovědný student.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2.2. Témata AP si studenti navrhují na základě činností vykonávaných na odborné praxi, návrhy předají Ing. Zlatníkové v den návratu po odborné praxi. </w:t>
      </w:r>
    </w:p>
    <w:p w:rsidR="00EB32E6" w:rsidRPr="00EB32E6" w:rsidRDefault="00EB32E6" w:rsidP="00EB32E6">
      <w:pPr>
        <w:pStyle w:val="Default"/>
        <w:spacing w:after="157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2.3. Na konečné definici tématu a obsahu absolventské práce se dohodnou vedoucí práce a student. Po dohodě se studentem je možná nejen modifikace tématu, ale také stanovení nového tématu, nejpozději však do termínu odevzdání zadání AP.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lastRenderedPageBreak/>
        <w:t xml:space="preserve">2.4. Zadání AP obsahuje zejména téma práce, jméno vedoucího a pokyny pro vypracování včetně stručné charakteristiky problematiky úkolu, cílů, kterých má být dosaženo a základních literárních pramenů. Vedoucím AP může být pouze osoba, která je zaměstnancem OAUH. 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2.5. Zadání AP vypracuje vedoucí práce do připravené šablony (příloha 1) a odevzdá do </w:t>
      </w:r>
      <w:r w:rsidRPr="00EB32E6">
        <w:rPr>
          <w:rFonts w:ascii="Times New Roman" w:hAnsi="Times New Roman" w:cs="Times New Roman"/>
          <w:b/>
          <w:bCs/>
        </w:rPr>
        <w:t>30.</w:t>
      </w:r>
      <w:r w:rsidR="000841CE">
        <w:rPr>
          <w:rFonts w:ascii="Times New Roman" w:hAnsi="Times New Roman" w:cs="Times New Roman"/>
          <w:b/>
          <w:bCs/>
        </w:rPr>
        <w:t> </w:t>
      </w:r>
      <w:r w:rsidRPr="00EB32E6">
        <w:rPr>
          <w:rFonts w:ascii="Times New Roman" w:hAnsi="Times New Roman" w:cs="Times New Roman"/>
          <w:b/>
          <w:bCs/>
        </w:rPr>
        <w:t xml:space="preserve">listopadu </w:t>
      </w:r>
      <w:r w:rsidRPr="00EB32E6">
        <w:rPr>
          <w:rFonts w:ascii="Times New Roman" w:hAnsi="Times New Roman" w:cs="Times New Roman"/>
        </w:rPr>
        <w:t xml:space="preserve">daného roku: </w:t>
      </w:r>
    </w:p>
    <w:p w:rsidR="00EB32E6" w:rsidRPr="00EB32E6" w:rsidRDefault="000841CE" w:rsidP="000841CE">
      <w:pPr>
        <w:pStyle w:val="Default"/>
        <w:spacing w:after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B32E6" w:rsidRPr="00EB32E6">
        <w:rPr>
          <w:rFonts w:ascii="Times New Roman" w:hAnsi="Times New Roman" w:cs="Times New Roman"/>
        </w:rPr>
        <w:t xml:space="preserve"> Ing. Marcele Zlatníkové v papírové podobě včetně podpisu ke kontrole a předání k podpisu panu řediteli, </w:t>
      </w:r>
    </w:p>
    <w:p w:rsidR="00EB32E6" w:rsidRPr="00EB32E6" w:rsidRDefault="000841CE" w:rsidP="000841CE">
      <w:pPr>
        <w:pStyle w:val="Default"/>
        <w:spacing w:after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B32E6" w:rsidRPr="00EB32E6">
        <w:rPr>
          <w:rFonts w:ascii="Times New Roman" w:hAnsi="Times New Roman" w:cs="Times New Roman"/>
        </w:rPr>
        <w:t xml:space="preserve"> Mgr. </w:t>
      </w:r>
      <w:del w:id="0" w:author="Jaroslav Hodl" w:date="2023-10-06T11:13:00Z">
        <w:r w:rsidR="00EB32E6" w:rsidRPr="00EB32E6" w:rsidDel="004F6F2C">
          <w:rPr>
            <w:rFonts w:ascii="Times New Roman" w:hAnsi="Times New Roman" w:cs="Times New Roman"/>
          </w:rPr>
          <w:delText>Markovi Machalíkovi</w:delText>
        </w:r>
      </w:del>
      <w:ins w:id="1" w:author="Jaroslav Hodl" w:date="2023-10-06T11:13:00Z">
        <w:r w:rsidR="004F6F2C">
          <w:rPr>
            <w:rFonts w:ascii="Times New Roman" w:hAnsi="Times New Roman" w:cs="Times New Roman"/>
          </w:rPr>
          <w:t xml:space="preserve">Jaroslavu </w:t>
        </w:r>
        <w:proofErr w:type="spellStart"/>
        <w:r w:rsidR="004F6F2C">
          <w:rPr>
            <w:rFonts w:ascii="Times New Roman" w:hAnsi="Times New Roman" w:cs="Times New Roman"/>
          </w:rPr>
          <w:t>Hodlovi</w:t>
        </w:r>
      </w:ins>
      <w:proofErr w:type="spellEnd"/>
      <w:r w:rsidR="00EB32E6" w:rsidRPr="00EB32E6">
        <w:rPr>
          <w:rFonts w:ascii="Times New Roman" w:hAnsi="Times New Roman" w:cs="Times New Roman"/>
        </w:rPr>
        <w:t xml:space="preserve"> v elektronické podobě emailem, </w:t>
      </w:r>
    </w:p>
    <w:p w:rsidR="00EB32E6" w:rsidRDefault="000841CE" w:rsidP="000841C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B32E6" w:rsidRPr="00EB32E6">
        <w:rPr>
          <w:rFonts w:ascii="Times New Roman" w:hAnsi="Times New Roman" w:cs="Times New Roman"/>
        </w:rPr>
        <w:t xml:space="preserve"> po jedné kopii obdrží také vedoucí AP a student </w:t>
      </w:r>
    </w:p>
    <w:p w:rsidR="000841CE" w:rsidRPr="00EB32E6" w:rsidRDefault="000841CE" w:rsidP="000841CE">
      <w:pPr>
        <w:pStyle w:val="Default"/>
        <w:jc w:val="both"/>
        <w:rPr>
          <w:rFonts w:ascii="Times New Roman" w:hAnsi="Times New Roman" w:cs="Times New Roman"/>
        </w:rPr>
      </w:pPr>
    </w:p>
    <w:p w:rsid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2.6. Student si zvolí oponenta AP z řad odborné veřejnosti. Jméno oponenta včetně základních údajů vyplní do připravené šablony (Příloha 2) a odevzdá vedoucímu studijní skupiny do </w:t>
      </w:r>
      <w:r w:rsidRPr="00EB32E6">
        <w:rPr>
          <w:rFonts w:ascii="Times New Roman" w:hAnsi="Times New Roman" w:cs="Times New Roman"/>
          <w:b/>
          <w:bCs/>
        </w:rPr>
        <w:t>31.</w:t>
      </w:r>
      <w:r w:rsidR="000841CE">
        <w:rPr>
          <w:rFonts w:ascii="Times New Roman" w:hAnsi="Times New Roman" w:cs="Times New Roman"/>
          <w:b/>
          <w:bCs/>
        </w:rPr>
        <w:t> </w:t>
      </w:r>
      <w:r w:rsidRPr="00EB32E6">
        <w:rPr>
          <w:rFonts w:ascii="Times New Roman" w:hAnsi="Times New Roman" w:cs="Times New Roman"/>
          <w:b/>
          <w:bCs/>
        </w:rPr>
        <w:t>března</w:t>
      </w:r>
      <w:r w:rsidRPr="00EB32E6">
        <w:rPr>
          <w:rFonts w:ascii="Times New Roman" w:hAnsi="Times New Roman" w:cs="Times New Roman"/>
        </w:rPr>
        <w:t xml:space="preserve">. </w:t>
      </w:r>
    </w:p>
    <w:p w:rsidR="000841CE" w:rsidRPr="00EB32E6" w:rsidRDefault="000841CE" w:rsidP="000841CE">
      <w:pPr>
        <w:pStyle w:val="Default"/>
        <w:jc w:val="both"/>
        <w:rPr>
          <w:rFonts w:ascii="Times New Roman" w:hAnsi="Times New Roman" w:cs="Times New Roman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  <w:b/>
          <w:bCs/>
        </w:rPr>
        <w:t xml:space="preserve">3. Členění a obsah AP </w:t>
      </w:r>
    </w:p>
    <w:p w:rsidR="00EB32E6" w:rsidRPr="00EB32E6" w:rsidRDefault="00EB32E6" w:rsidP="000841CE">
      <w:pPr>
        <w:pStyle w:val="Default"/>
        <w:spacing w:after="159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>3.1. AP je strukturována dle šablony (příloha 3). Student je povinen využít tuto šablonu a</w:t>
      </w:r>
      <w:r w:rsidR="000841CE">
        <w:rPr>
          <w:rFonts w:ascii="Times New Roman" w:hAnsi="Times New Roman" w:cs="Times New Roman"/>
        </w:rPr>
        <w:t> </w:t>
      </w:r>
      <w:r w:rsidRPr="00EB32E6">
        <w:rPr>
          <w:rFonts w:ascii="Times New Roman" w:hAnsi="Times New Roman" w:cs="Times New Roman"/>
        </w:rPr>
        <w:t xml:space="preserve">dodržet zde stanovenou strukturu a formátování. Předpokládá se znalost a využití dostupných nástrojů textového editoru v rozsahu učiva IKT pro VOŠ. </w:t>
      </w:r>
    </w:p>
    <w:p w:rsidR="00EB32E6" w:rsidRDefault="00EB32E6" w:rsidP="000841CE">
      <w:pPr>
        <w:pStyle w:val="Default"/>
        <w:jc w:val="both"/>
        <w:rPr>
          <w:rFonts w:ascii="Times New Roman" w:hAnsi="Times New Roman" w:cs="Times New Roman"/>
        </w:rPr>
      </w:pPr>
      <w:r w:rsidRPr="00EB32E6">
        <w:rPr>
          <w:rFonts w:ascii="Times New Roman" w:hAnsi="Times New Roman" w:cs="Times New Roman"/>
        </w:rPr>
        <w:t xml:space="preserve">3.2. Desky AP jsou vyhotoveny podle šablony (příloha 4). Student je povinen zajistit dodržení této šablony a její struktury. 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3.3. Všechny použité zdroje v AP musí být řádně citovány, tj. uveden přesný zdroj. Citovaný text je vizuálně odlišen od ostatního textu (např. kurzívou, uvozovkami) tak, aby byl zřejmý začátek a konec citovaného textu. Na konci citovaného textu je uvedeno číslo zdroje v závorce, např. (1). Stejným formátem je uvedena i číslovaná položka v seznamu zdrojů. Obsah citace je dán normou ČSN ISO 690 a student je povinen ji dodržet. Podobu je možné generovat pomocí internetových služeb dodržujících tuto normu, např. www.citace.com. </w:t>
      </w:r>
      <w:ins w:id="2" w:author="Jaroslav Hodl" w:date="2023-10-06T11:14:00Z">
        <w:r w:rsidR="004F6F2C" w:rsidRPr="004F6F2C">
          <w:rPr>
            <w:rFonts w:ascii="Times New Roman" w:hAnsi="Times New Roman" w:cs="Times New Roman"/>
            <w:color w:val="auto"/>
            <w:rPrChange w:id="3" w:author="Jaroslav Hodl" w:date="2023-10-06T11:14:00Z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</w:rPrChange>
          </w:rPr>
          <w:t xml:space="preserve">Pokud jste ve své práci využili některý z nástrojů AI, určitě byste měli </w:t>
        </w:r>
        <w:r w:rsidR="004F6F2C">
          <w:rPr>
            <w:rFonts w:ascii="Times New Roman" w:hAnsi="Times New Roman" w:cs="Times New Roman"/>
            <w:color w:val="auto"/>
          </w:rPr>
          <w:t xml:space="preserve">tuto skutečnost </w:t>
        </w:r>
        <w:r w:rsidR="004F6F2C" w:rsidRPr="004F6F2C">
          <w:rPr>
            <w:rFonts w:ascii="Times New Roman" w:hAnsi="Times New Roman" w:cs="Times New Roman"/>
            <w:color w:val="auto"/>
            <w:rPrChange w:id="4" w:author="Jaroslav Hodl" w:date="2023-10-06T11:14:00Z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</w:rPrChange>
          </w:rPr>
          <w:t>v práci uvést.</w:t>
        </w:r>
        <w:r w:rsidR="004F6F2C" w:rsidRPr="004F6F2C">
          <w:rPr>
            <w:rFonts w:ascii="Times New Roman" w:hAnsi="Times New Roman" w:cs="Times New Roman"/>
            <w:color w:val="auto"/>
            <w:rPrChange w:id="5" w:author="Jaroslav Hodl" w:date="2023-10-06T11:14:00Z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</w:rPrChange>
          </w:rPr>
          <w:t> </w:t>
        </w:r>
        <w:r w:rsidR="004F6F2C">
          <w:rPr>
            <w:rFonts w:ascii="Times New Roman" w:hAnsi="Times New Roman" w:cs="Times New Roman"/>
            <w:color w:val="auto"/>
          </w:rPr>
          <w:t xml:space="preserve">V takovém případě se </w:t>
        </w:r>
      </w:ins>
      <w:ins w:id="6" w:author="Jaroslav Hodl" w:date="2023-10-06T11:15:00Z">
        <w:r w:rsidR="004F6F2C">
          <w:rPr>
            <w:rFonts w:ascii="Times New Roman" w:hAnsi="Times New Roman" w:cs="Times New Roman"/>
            <w:color w:val="auto"/>
          </w:rPr>
          <w:t>řiďte přílohou 8.</w:t>
        </w:r>
      </w:ins>
    </w:p>
    <w:p w:rsidR="000841CE" w:rsidRPr="00EB32E6" w:rsidRDefault="000841CE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b/>
          <w:bCs/>
          <w:color w:val="auto"/>
        </w:rPr>
        <w:t xml:space="preserve">4. Konzultace </w:t>
      </w:r>
    </w:p>
    <w:p w:rsidR="00EB32E6" w:rsidRPr="00EB32E6" w:rsidRDefault="00EB32E6" w:rsidP="000841CE">
      <w:pPr>
        <w:pStyle w:val="Default"/>
        <w:spacing w:after="160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4.1. Úvodní (zadávací) konzultace probíhá </w:t>
      </w:r>
      <w:r w:rsidRPr="00EB32E6">
        <w:rPr>
          <w:rFonts w:ascii="Times New Roman" w:hAnsi="Times New Roman" w:cs="Times New Roman"/>
          <w:b/>
          <w:bCs/>
          <w:color w:val="auto"/>
        </w:rPr>
        <w:t xml:space="preserve">v prvním celém týdnu měsíce listopadu </w:t>
      </w:r>
      <w:r w:rsidRPr="00EB32E6">
        <w:rPr>
          <w:rFonts w:ascii="Times New Roman" w:hAnsi="Times New Roman" w:cs="Times New Roman"/>
          <w:color w:val="auto"/>
        </w:rPr>
        <w:t xml:space="preserve">daného školního roku. Povinností studenta je domluva konzultace v tomto termínu. </w:t>
      </w:r>
    </w:p>
    <w:p w:rsidR="00EB32E6" w:rsidRPr="00EB32E6" w:rsidRDefault="00EB32E6" w:rsidP="000841CE">
      <w:pPr>
        <w:pStyle w:val="Default"/>
        <w:spacing w:after="160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4.2. Student má nárok na konzultace v průběhu tvorby AP v termínech po dohodě s vedoucím AP. Předpokládají se minimálně 3 konzultace. </w:t>
      </w:r>
    </w:p>
    <w:p w:rsidR="00EB32E6" w:rsidRPr="00EB32E6" w:rsidRDefault="00EB32E6" w:rsidP="000841CE">
      <w:pPr>
        <w:pStyle w:val="Default"/>
        <w:spacing w:after="160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4.3. Povinností vedoucího práce je poskytnout konzultaci na žádost studenta, povinností studenta je požádat o ni s dostatečným předstihem a dodat potřebné podklady. Forma konzultací závisí na dohodě vedoucího práce se studentem. </w:t>
      </w:r>
    </w:p>
    <w:p w:rsidR="004F6F2C" w:rsidRDefault="00EB32E6" w:rsidP="000841CE">
      <w:pPr>
        <w:pStyle w:val="Default"/>
        <w:jc w:val="both"/>
        <w:rPr>
          <w:ins w:id="7" w:author="Jaroslav Hodl" w:date="2023-10-06T11:15:00Z"/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4.4. Technické provedení AP a prezentace určené k obhajobě je možno konzultovat v rámci letního období posledního ročníku předmětu IKT. </w:t>
      </w:r>
    </w:p>
    <w:p w:rsidR="004F6F2C" w:rsidRDefault="004F6F2C">
      <w:pPr>
        <w:rPr>
          <w:ins w:id="8" w:author="Jaroslav Hodl" w:date="2023-10-06T11:15:00Z"/>
          <w:rFonts w:cs="Times New Roman"/>
          <w:szCs w:val="24"/>
        </w:rPr>
      </w:pPr>
      <w:ins w:id="9" w:author="Jaroslav Hodl" w:date="2023-10-06T11:15:00Z">
        <w:r>
          <w:rPr>
            <w:rFonts w:cs="Times New Roman"/>
          </w:rPr>
          <w:br w:type="page"/>
        </w:r>
      </w:ins>
    </w:p>
    <w:p w:rsidR="00EB32E6" w:rsidDel="004F6F2C" w:rsidRDefault="00EB32E6" w:rsidP="000841CE">
      <w:pPr>
        <w:pStyle w:val="Default"/>
        <w:jc w:val="both"/>
        <w:rPr>
          <w:del w:id="10" w:author="Jaroslav Hodl" w:date="2023-10-06T11:15:00Z"/>
          <w:rFonts w:ascii="Times New Roman" w:hAnsi="Times New Roman" w:cs="Times New Roman"/>
          <w:color w:val="auto"/>
        </w:rPr>
      </w:pPr>
    </w:p>
    <w:p w:rsidR="000841CE" w:rsidRPr="00EB32E6" w:rsidDel="004F6F2C" w:rsidRDefault="000841CE" w:rsidP="000841CE">
      <w:pPr>
        <w:pStyle w:val="Default"/>
        <w:jc w:val="both"/>
        <w:rPr>
          <w:del w:id="11" w:author="Jaroslav Hodl" w:date="2023-10-06T11:15:00Z"/>
          <w:rFonts w:ascii="Times New Roman" w:hAnsi="Times New Roman" w:cs="Times New Roman"/>
          <w:color w:val="auto"/>
        </w:rPr>
      </w:pPr>
    </w:p>
    <w:p w:rsidR="00EB32E6" w:rsidRPr="00EB32E6" w:rsidDel="004F6F2C" w:rsidRDefault="00EB32E6" w:rsidP="000841CE">
      <w:pPr>
        <w:pStyle w:val="Default"/>
        <w:jc w:val="both"/>
        <w:rPr>
          <w:del w:id="12" w:author="Jaroslav Hodl" w:date="2023-10-06T11:15:00Z"/>
          <w:rFonts w:ascii="Times New Roman" w:hAnsi="Times New Roman" w:cs="Times New Roman"/>
          <w:color w:val="auto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b/>
          <w:bCs/>
          <w:color w:val="auto"/>
        </w:rPr>
        <w:t xml:space="preserve">5. Odevzdání AP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5.1. Student odevzdá AP nejpozději první den letního zkouškové období posledního ročníku, tj. ihned po návratu z odborné praxe. Zpravidla se jedná o </w:t>
      </w:r>
      <w:r w:rsidRPr="00EB32E6">
        <w:rPr>
          <w:rFonts w:ascii="Times New Roman" w:hAnsi="Times New Roman" w:cs="Times New Roman"/>
          <w:b/>
          <w:bCs/>
          <w:color w:val="auto"/>
        </w:rPr>
        <w:t>čtyři týdny před zahájením absolutorií</w:t>
      </w:r>
      <w:r w:rsidRPr="00EB32E6">
        <w:rPr>
          <w:rFonts w:ascii="Times New Roman" w:hAnsi="Times New Roman" w:cs="Times New Roman"/>
          <w:color w:val="auto"/>
        </w:rPr>
        <w:t xml:space="preserve">.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5.2. AP je odevzdána v předepsané úpravě v pevných deskách v jednom vyhotovení Ing. Zlatníkové. </w:t>
      </w:r>
      <w:del w:id="13" w:author="Jaroslav Hodl" w:date="2023-10-06T11:47:00Z">
        <w:r w:rsidRPr="00EB32E6" w:rsidDel="00E7344B">
          <w:rPr>
            <w:rFonts w:ascii="Times New Roman" w:hAnsi="Times New Roman" w:cs="Times New Roman"/>
            <w:color w:val="auto"/>
          </w:rPr>
          <w:delText xml:space="preserve">Součástí práce je CD (DVD) obsahující celou práci uloženou ve formátu PDF jako soubor pojmenovaný Příjmení_Jméno_Téma. Toto CD (DVD) je vloženo do papírového nebo umělohmotného obalu, který je nalepen na vnitřní straně zadní desky AP. </w:delText>
        </w:r>
      </w:del>
    </w:p>
    <w:p w:rsidR="00EB32E6" w:rsidRDefault="00EB32E6" w:rsidP="000841CE">
      <w:pPr>
        <w:pStyle w:val="Default"/>
        <w:spacing w:after="157"/>
        <w:jc w:val="both"/>
        <w:rPr>
          <w:ins w:id="14" w:author="Jaroslav Hodl" w:date="2023-10-06T11:16:00Z"/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5.3. Student dále odevzdá AP v kroužkové vazbě vedoucímu práce a oponentovi (každému jeden výtisk). </w:t>
      </w:r>
    </w:p>
    <w:p w:rsidR="004F6F2C" w:rsidRPr="00EB32E6" w:rsidRDefault="004F6F2C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ins w:id="15" w:author="Jaroslav Hodl" w:date="2023-10-06T11:16:00Z">
        <w:r>
          <w:rPr>
            <w:rFonts w:ascii="Times New Roman" w:hAnsi="Times New Roman" w:cs="Times New Roman"/>
            <w:color w:val="auto"/>
          </w:rPr>
          <w:t>5.4. Student nahraje svoji práci do informačního systému školy</w:t>
        </w:r>
      </w:ins>
      <w:ins w:id="16" w:author="Jaroslav Hodl" w:date="2023-10-06T11:48:00Z">
        <w:r w:rsidR="00E7344B">
          <w:rPr>
            <w:rFonts w:ascii="Times New Roman" w:hAnsi="Times New Roman" w:cs="Times New Roman"/>
            <w:color w:val="auto"/>
          </w:rPr>
          <w:t>.</w:t>
        </w:r>
      </w:ins>
      <w:bookmarkStart w:id="17" w:name="_GoBack"/>
      <w:bookmarkEnd w:id="17"/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>5.</w:t>
      </w:r>
      <w:ins w:id="18" w:author="Jaroslav Hodl" w:date="2023-10-06T11:16:00Z">
        <w:r w:rsidR="004F6F2C">
          <w:rPr>
            <w:rFonts w:ascii="Times New Roman" w:hAnsi="Times New Roman" w:cs="Times New Roman"/>
            <w:color w:val="auto"/>
          </w:rPr>
          <w:t>5</w:t>
        </w:r>
      </w:ins>
      <w:del w:id="19" w:author="Jaroslav Hodl" w:date="2023-10-06T11:16:00Z">
        <w:r w:rsidRPr="00EB32E6" w:rsidDel="004F6F2C">
          <w:rPr>
            <w:rFonts w:ascii="Times New Roman" w:hAnsi="Times New Roman" w:cs="Times New Roman"/>
            <w:color w:val="auto"/>
          </w:rPr>
          <w:delText>4</w:delText>
        </w:r>
      </w:del>
      <w:r w:rsidRPr="00EB32E6">
        <w:rPr>
          <w:rFonts w:ascii="Times New Roman" w:hAnsi="Times New Roman" w:cs="Times New Roman"/>
          <w:color w:val="auto"/>
        </w:rPr>
        <w:t xml:space="preserve">. Odevzdáním AP autor souhlasí se zveřejněním své práce podle zákona, bez ohledu na výsledek obhajoby. Z hlediska autorského práva je AP posuzována (pokud byla úspěšně obhájena před komisí) jako uveřejněné dílo spoluautorů absolventa a vedoucího práce. Je majetkem školy a bez jejího souhlasu nesmí být její obsah využíván ani publikován. </w:t>
      </w:r>
    </w:p>
    <w:p w:rsid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>5.</w:t>
      </w:r>
      <w:ins w:id="20" w:author="Jaroslav Hodl" w:date="2023-10-06T11:16:00Z">
        <w:r w:rsidR="004F6F2C">
          <w:rPr>
            <w:rFonts w:ascii="Times New Roman" w:hAnsi="Times New Roman" w:cs="Times New Roman"/>
            <w:color w:val="auto"/>
          </w:rPr>
          <w:t>6</w:t>
        </w:r>
      </w:ins>
      <w:del w:id="21" w:author="Jaroslav Hodl" w:date="2023-10-06T11:16:00Z">
        <w:r w:rsidRPr="00EB32E6" w:rsidDel="004F6F2C">
          <w:rPr>
            <w:rFonts w:ascii="Times New Roman" w:hAnsi="Times New Roman" w:cs="Times New Roman"/>
            <w:color w:val="auto"/>
          </w:rPr>
          <w:delText>5</w:delText>
        </w:r>
      </w:del>
      <w:r w:rsidRPr="00EB32E6">
        <w:rPr>
          <w:rFonts w:ascii="Times New Roman" w:hAnsi="Times New Roman" w:cs="Times New Roman"/>
          <w:color w:val="auto"/>
        </w:rPr>
        <w:t xml:space="preserve">. V případě, že student neodevzdá AP do termínu odevzdání, nebo práce nebude do stanoveného termínu přijata z důvodu chybějících částí nebo neodpovídající podobě, není splněna podmínka účasti studenta u obhajoby této práce. </w:t>
      </w:r>
    </w:p>
    <w:p w:rsidR="000841CE" w:rsidRPr="00EB32E6" w:rsidRDefault="000841CE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Default="00EB32E6" w:rsidP="000841CE">
      <w:pPr>
        <w:pStyle w:val="Default"/>
        <w:jc w:val="both"/>
        <w:rPr>
          <w:ins w:id="22" w:author="Jaroslav Hodl" w:date="2023-10-06T11:16:00Z"/>
          <w:rFonts w:ascii="Times New Roman" w:hAnsi="Times New Roman" w:cs="Times New Roman"/>
          <w:b/>
          <w:bCs/>
          <w:color w:val="auto"/>
        </w:rPr>
      </w:pPr>
      <w:r w:rsidRPr="00EB32E6">
        <w:rPr>
          <w:rFonts w:ascii="Times New Roman" w:hAnsi="Times New Roman" w:cs="Times New Roman"/>
          <w:b/>
          <w:bCs/>
          <w:color w:val="auto"/>
        </w:rPr>
        <w:t xml:space="preserve">6. Obhajoba AP a její hodnocení </w:t>
      </w:r>
    </w:p>
    <w:p w:rsidR="004F6F2C" w:rsidRPr="00EB32E6" w:rsidRDefault="004F6F2C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Default="00EB32E6" w:rsidP="000841CE">
      <w:pPr>
        <w:pStyle w:val="Default"/>
        <w:jc w:val="both"/>
        <w:rPr>
          <w:ins w:id="23" w:author="Jaroslav Hodl" w:date="2023-10-06T11:16:00Z"/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6.1. Vedoucí práce a oponent vyhotoví vlastní posudek AP. K vyhotovení využijí předepsanou šablonu (viz přílohy 5, 6), součástí je taktéž návrh hodnocení. Oba svůj posudek a návrh stvrzují svým podpisem a odevzdávají Ing. Zlatníkové (oponent prostřednictvím studenta) nejpozději </w:t>
      </w:r>
      <w:r w:rsidRPr="00EB32E6">
        <w:rPr>
          <w:rFonts w:ascii="Times New Roman" w:hAnsi="Times New Roman" w:cs="Times New Roman"/>
          <w:b/>
          <w:bCs/>
          <w:color w:val="auto"/>
        </w:rPr>
        <w:t>5 kalendářních dnů před zahájením absolutorií</w:t>
      </w:r>
      <w:r w:rsidRPr="00EB32E6">
        <w:rPr>
          <w:rFonts w:ascii="Times New Roman" w:hAnsi="Times New Roman" w:cs="Times New Roman"/>
          <w:color w:val="auto"/>
        </w:rPr>
        <w:t xml:space="preserve">. </w:t>
      </w:r>
    </w:p>
    <w:p w:rsidR="004F6F2C" w:rsidRPr="00EB32E6" w:rsidRDefault="004F6F2C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6.2. Student má nárok na seznámení se s posudkem BEZ NÁVRHU CELKOVÉHO HODNOCENÍ vedoucího i oponenta nejpozději </w:t>
      </w:r>
      <w:r w:rsidRPr="00EB32E6">
        <w:rPr>
          <w:rFonts w:ascii="Times New Roman" w:hAnsi="Times New Roman" w:cs="Times New Roman"/>
          <w:b/>
          <w:bCs/>
          <w:color w:val="auto"/>
        </w:rPr>
        <w:t>3 kalendářní dny před termínem absolutoria</w:t>
      </w:r>
      <w:r w:rsidRPr="00EB32E6">
        <w:rPr>
          <w:rFonts w:ascii="Times New Roman" w:hAnsi="Times New Roman" w:cs="Times New Roman"/>
          <w:color w:val="auto"/>
        </w:rPr>
        <w:t xml:space="preserve">. Vedoucí a oponent AP předají nebo zašlou v dostatečném předstihu před obhajobou studentovi svůj posudek (bez celkové známky).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6.3. Součástí absolutoria je i obhajoba absolventské práce ve smyslu §102, odst. 1, zákona č. 561/2004 Sb., o předškolním, základním, středním, vyšším odborném a jiném vzdělávání (školský zákon).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6.4. Absolventskou práci není možné obhajovat v případě nedodání některého z podkladů v termínu - absolventská práce, posudek vedoucího, posudek oponenta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6.5. Obhajoba AP trvá 15 minut a má dvě části. V první části stručně představí student s pomocí elektronické prezentace cíl práce, využité podklady, praktickou část, její výsledky a závěr. Tato část obhajoby zpravidla nepřesáhne 7 minut. Druhou částí obhajoby je diskuze zkušební komise se studentem nad tématem práce, jejími výsledky, otázkami uvedenými v posudcích či jinými souvisejícími tématy. Cílem diskuze je ověření představených postupů a závěrů AP. 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6.6. Absolventská práce a její obhajoba je hodnocena při absolutoriu komisí na základě </w:t>
      </w:r>
    </w:p>
    <w:p w:rsidR="00EB32E6" w:rsidRPr="00EB32E6" w:rsidRDefault="00EB32E6" w:rsidP="000841CE">
      <w:pPr>
        <w:pStyle w:val="Default"/>
        <w:spacing w:after="159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lastRenderedPageBreak/>
        <w:t xml:space="preserve">- posudku vedoucího absolventské práce, </w:t>
      </w:r>
    </w:p>
    <w:p w:rsidR="00EB32E6" w:rsidRPr="00EB32E6" w:rsidRDefault="00EB32E6" w:rsidP="000841CE">
      <w:pPr>
        <w:pStyle w:val="Default"/>
        <w:spacing w:after="159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- posudku oponenta absolventské práce, </w:t>
      </w:r>
    </w:p>
    <w:p w:rsidR="00EB32E6" w:rsidRPr="00EB32E6" w:rsidRDefault="00EB32E6" w:rsidP="000841CE">
      <w:pPr>
        <w:pStyle w:val="Default"/>
        <w:spacing w:after="159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- obsahu a formy obhajoby AP, 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- celkové kvality práce a obhajoby vycházející ze všech zjištěných faktů, 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F6F2C" w:rsidRDefault="00EB32E6" w:rsidP="000841CE">
      <w:pPr>
        <w:pStyle w:val="Default"/>
        <w:jc w:val="both"/>
        <w:rPr>
          <w:ins w:id="24" w:author="Jaroslav Hodl" w:date="2023-10-06T11:17:00Z"/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>a to bez udání pořadí a váhy uvedených bodů. O celkovém hodnocení rozhoduje výhradně zkušební komise. Při závěrečném hodnocení AP přečte vedoucí práce celkové návrhy hodnocení z obou posudků a navrhne celkovou známku. Na žádost členů komise představí posudky či hodnocení obhajoby důkladněji.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 </w:t>
      </w:r>
    </w:p>
    <w:p w:rsidR="00EB32E6" w:rsidRPr="00EB32E6" w:rsidRDefault="00EB32E6" w:rsidP="000841CE">
      <w:pPr>
        <w:pStyle w:val="Default"/>
        <w:spacing w:after="157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6.7. V případě ohodnocení AP komisí stupněm výrazně se lišícím od návrhů v posudcích, zvláště při hodnocení stupněm </w:t>
      </w:r>
      <w:r w:rsidRPr="00EB32E6">
        <w:rPr>
          <w:rFonts w:ascii="Times New Roman" w:hAnsi="Times New Roman" w:cs="Times New Roman"/>
          <w:i/>
          <w:iCs/>
          <w:color w:val="auto"/>
        </w:rPr>
        <w:t>nevyhověl/a</w:t>
      </w:r>
      <w:r w:rsidRPr="00EB32E6">
        <w:rPr>
          <w:rFonts w:ascii="Times New Roman" w:hAnsi="Times New Roman" w:cs="Times New Roman"/>
          <w:color w:val="auto"/>
        </w:rPr>
        <w:t xml:space="preserve">, provede vedoucí práce krátký zápis vysvětlující toto rozhodnutí (viz příloha 7). Tento zápis se stává součástí dokumentace AP a jejího hodnocení. </w:t>
      </w:r>
    </w:p>
    <w:p w:rsidR="00EB32E6" w:rsidRPr="00EB32E6" w:rsidRDefault="00EB32E6" w:rsidP="000841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6.8. Stanovení náhradních a opravných termínů obhajoby AP se stanoví v souladu s § 102, odst. 5-6, zákona č. 561/2004, o vyšším odborném vzdělávání. </w:t>
      </w:r>
    </w:p>
    <w:p w:rsidR="00EB32E6" w:rsidRPr="00EB32E6" w:rsidRDefault="00EB32E6" w:rsidP="00EB32E6">
      <w:pPr>
        <w:pStyle w:val="Default"/>
        <w:rPr>
          <w:rFonts w:ascii="Times New Roman" w:hAnsi="Times New Roman" w:cs="Times New Roman"/>
          <w:color w:val="auto"/>
        </w:rPr>
      </w:pPr>
    </w:p>
    <w:p w:rsidR="000841CE" w:rsidRDefault="000841CE" w:rsidP="00EB32E6">
      <w:pPr>
        <w:pStyle w:val="Default"/>
        <w:rPr>
          <w:rFonts w:ascii="Times New Roman" w:hAnsi="Times New Roman" w:cs="Times New Roman"/>
          <w:color w:val="auto"/>
        </w:rPr>
      </w:pPr>
    </w:p>
    <w:p w:rsidR="00EB32E6" w:rsidRDefault="00EB32E6" w:rsidP="00EB32E6">
      <w:pPr>
        <w:pStyle w:val="Default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>Uherské Hradišt</w:t>
      </w:r>
      <w:r>
        <w:rPr>
          <w:rFonts w:ascii="Times New Roman" w:hAnsi="Times New Roman" w:cs="Times New Roman"/>
          <w:color w:val="auto"/>
        </w:rPr>
        <w:t>ě</w:t>
      </w:r>
      <w:r w:rsidRPr="00EB32E6">
        <w:rPr>
          <w:rFonts w:ascii="Times New Roman" w:hAnsi="Times New Roman" w:cs="Times New Roman"/>
          <w:color w:val="auto"/>
        </w:rPr>
        <w:t xml:space="preserve"> dne 1. 9. 20</w:t>
      </w:r>
      <w:r>
        <w:rPr>
          <w:rFonts w:ascii="Times New Roman" w:hAnsi="Times New Roman" w:cs="Times New Roman"/>
          <w:color w:val="auto"/>
        </w:rPr>
        <w:t>23</w:t>
      </w:r>
    </w:p>
    <w:p w:rsidR="00EB32E6" w:rsidRPr="00EB32E6" w:rsidRDefault="00EB32E6" w:rsidP="00EB32E6">
      <w:pPr>
        <w:pStyle w:val="Default"/>
        <w:rPr>
          <w:rFonts w:ascii="Times New Roman" w:hAnsi="Times New Roman" w:cs="Times New Roman"/>
          <w:color w:val="auto"/>
        </w:rPr>
      </w:pPr>
      <w:r w:rsidRPr="00EB32E6">
        <w:rPr>
          <w:rFonts w:ascii="Times New Roman" w:hAnsi="Times New Roman" w:cs="Times New Roman"/>
          <w:color w:val="auto"/>
        </w:rPr>
        <w:t xml:space="preserve"> </w:t>
      </w:r>
    </w:p>
    <w:p w:rsidR="000841CE" w:rsidRDefault="000841CE" w:rsidP="00EB32E6">
      <w:pPr>
        <w:spacing w:after="0"/>
        <w:rPr>
          <w:rFonts w:cs="Times New Roman"/>
          <w:szCs w:val="24"/>
        </w:rPr>
      </w:pPr>
    </w:p>
    <w:p w:rsidR="000841CE" w:rsidRDefault="000841CE" w:rsidP="00EB32E6">
      <w:pPr>
        <w:spacing w:after="0"/>
        <w:rPr>
          <w:rFonts w:cs="Times New Roman"/>
          <w:szCs w:val="24"/>
        </w:rPr>
      </w:pPr>
    </w:p>
    <w:p w:rsidR="000841CE" w:rsidRDefault="000841CE" w:rsidP="00EB32E6">
      <w:pPr>
        <w:spacing w:after="0"/>
        <w:rPr>
          <w:rFonts w:cs="Times New Roman"/>
          <w:szCs w:val="24"/>
        </w:rPr>
      </w:pPr>
    </w:p>
    <w:p w:rsidR="000841CE" w:rsidRDefault="000841CE" w:rsidP="00EB32E6">
      <w:pPr>
        <w:spacing w:after="0"/>
        <w:rPr>
          <w:rFonts w:cs="Times New Roman"/>
          <w:szCs w:val="24"/>
        </w:rPr>
      </w:pPr>
    </w:p>
    <w:p w:rsidR="000841CE" w:rsidRDefault="000841CE" w:rsidP="00EB32E6">
      <w:pPr>
        <w:spacing w:after="0"/>
        <w:rPr>
          <w:rFonts w:cs="Times New Roman"/>
          <w:szCs w:val="24"/>
        </w:rPr>
      </w:pPr>
    </w:p>
    <w:p w:rsidR="00D14214" w:rsidRDefault="00EB32E6" w:rsidP="00EB32E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Mgr. Marek Machalík</w:t>
      </w:r>
    </w:p>
    <w:p w:rsidR="00EB32E6" w:rsidRPr="00EB32E6" w:rsidRDefault="00EB32E6" w:rsidP="00EB32E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ředitel školy</w:t>
      </w:r>
    </w:p>
    <w:sectPr w:rsidR="00EB32E6" w:rsidRPr="00EB3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F1EBD1A"/>
    <w:multiLevelType w:val="hybridMultilevel"/>
    <w:tmpl w:val="A935A2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0A4C97"/>
    <w:multiLevelType w:val="hybridMultilevel"/>
    <w:tmpl w:val="B80CEA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0EA1FC"/>
    <w:multiLevelType w:val="hybridMultilevel"/>
    <w:tmpl w:val="C87A3D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97C6A3C"/>
    <w:multiLevelType w:val="hybridMultilevel"/>
    <w:tmpl w:val="DF68D8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A149E73"/>
    <w:multiLevelType w:val="hybridMultilevel"/>
    <w:tmpl w:val="95B2DCA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16DCDE"/>
    <w:multiLevelType w:val="hybridMultilevel"/>
    <w:tmpl w:val="B57545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F413A36"/>
    <w:multiLevelType w:val="hybridMultilevel"/>
    <w:tmpl w:val="82C778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30F98AB"/>
    <w:multiLevelType w:val="hybridMultilevel"/>
    <w:tmpl w:val="B32920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32645E7"/>
    <w:multiLevelType w:val="hybridMultilevel"/>
    <w:tmpl w:val="B46CBB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roslav Hodl">
    <w15:presenceInfo w15:providerId="AD" w15:userId="S-1-5-21-1522452609-3087044610-2727356403-11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2E6"/>
    <w:rsid w:val="000841CE"/>
    <w:rsid w:val="000E053C"/>
    <w:rsid w:val="00214539"/>
    <w:rsid w:val="003276F9"/>
    <w:rsid w:val="00406E59"/>
    <w:rsid w:val="004477C6"/>
    <w:rsid w:val="004F6F2C"/>
    <w:rsid w:val="00CF76AA"/>
    <w:rsid w:val="00D14214"/>
    <w:rsid w:val="00E7344B"/>
    <w:rsid w:val="00EB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DA7D"/>
  <w15:chartTrackingRefBased/>
  <w15:docId w15:val="{5C701CDE-D935-44E0-AAB9-23B88B3A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77C6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B32E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paragraph">
    <w:name w:val="paragraph"/>
    <w:basedOn w:val="Normln"/>
    <w:rsid w:val="00EB32E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EB32E6"/>
  </w:style>
  <w:style w:type="character" w:customStyle="1" w:styleId="eop">
    <w:name w:val="eop"/>
    <w:basedOn w:val="Standardnpsmoodstavce"/>
    <w:rsid w:val="00EB32E6"/>
  </w:style>
  <w:style w:type="paragraph" w:styleId="Textbubliny">
    <w:name w:val="Balloon Text"/>
    <w:basedOn w:val="Normln"/>
    <w:link w:val="TextbublinyChar"/>
    <w:uiPriority w:val="99"/>
    <w:semiHidden/>
    <w:unhideWhenUsed/>
    <w:rsid w:val="004F6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2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3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2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6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1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1214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Obchodní akademie Uherské Hradiště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Kluková Lenka</dc:creator>
  <cp:keywords/>
  <dc:description/>
  <cp:lastModifiedBy>Jaroslav Hodl</cp:lastModifiedBy>
  <cp:revision>6</cp:revision>
  <dcterms:created xsi:type="dcterms:W3CDTF">2023-10-05T04:55:00Z</dcterms:created>
  <dcterms:modified xsi:type="dcterms:W3CDTF">2023-10-06T09:48:00Z</dcterms:modified>
</cp:coreProperties>
</file>